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770C0" w14:textId="77777777" w:rsidR="00A32F9C" w:rsidRPr="007132D5" w:rsidRDefault="00A32F9C" w:rsidP="00A32F9C">
      <w:pPr>
        <w:pStyle w:val="Overskrift1"/>
        <w:rPr>
          <w:ins w:id="0" w:author="Steve Guest" w:date="2019-02-27T00:04:00Z"/>
        </w:rPr>
      </w:pPr>
      <w:moveToRangeStart w:id="1" w:author="Steve Guest" w:date="2019-02-27T00:04:00Z" w:name="move2118292"/>
      <w:ins w:id="2" w:author="Steve Guest" w:date="2019-02-27T00:04:00Z">
        <w:r w:rsidRPr="007132D5">
          <w:rPr>
            <w:caps w:val="0"/>
          </w:rPr>
          <w:t>RADIO COMMUNICATIONS</w:t>
        </w:r>
      </w:ins>
    </w:p>
    <w:p w14:paraId="2DDD55A9" w14:textId="77777777" w:rsidR="00A32F9C" w:rsidRPr="007132D5" w:rsidRDefault="00A32F9C" w:rsidP="00A32F9C">
      <w:pPr>
        <w:pStyle w:val="Heading1separatationline"/>
        <w:rPr>
          <w:ins w:id="3" w:author="Steve Guest" w:date="2019-02-27T00:04:00Z"/>
        </w:rPr>
      </w:pPr>
    </w:p>
    <w:p w14:paraId="1F2BFB0E" w14:textId="77777777" w:rsidR="00A32F9C" w:rsidRPr="007132D5" w:rsidRDefault="00A32F9C" w:rsidP="00A32F9C">
      <w:pPr>
        <w:pStyle w:val="Overskrift2"/>
        <w:rPr>
          <w:ins w:id="4" w:author="Steve Guest" w:date="2019-02-27T00:04:00Z"/>
        </w:rPr>
      </w:pPr>
      <w:ins w:id="5" w:author="Steve Guest" w:date="2019-02-27T00:04:00Z">
        <w:r w:rsidRPr="007132D5">
          <w:t>Introduction</w:t>
        </w:r>
      </w:ins>
    </w:p>
    <w:p w14:paraId="754B0693" w14:textId="77777777" w:rsidR="00A32F9C" w:rsidRPr="007132D5" w:rsidRDefault="00A32F9C" w:rsidP="00A32F9C">
      <w:pPr>
        <w:pStyle w:val="Heading2separationline"/>
        <w:rPr>
          <w:ins w:id="6" w:author="Steve Guest" w:date="2019-02-27T00:04:00Z"/>
        </w:rPr>
      </w:pPr>
    </w:p>
    <w:p w14:paraId="5A4821F9" w14:textId="77777777" w:rsidR="00A32F9C" w:rsidRPr="007132D5" w:rsidRDefault="00A32F9C" w:rsidP="00A32F9C">
      <w:pPr>
        <w:pStyle w:val="Brdtekst"/>
        <w:rPr>
          <w:ins w:id="7" w:author="Steve Guest" w:date="2019-02-27T00:04:00Z"/>
        </w:rPr>
      </w:pPr>
      <w:ins w:id="8" w:author="Steve Guest" w:date="2019-02-27T00:04:00Z">
        <w:r w:rsidRPr="007132D5">
          <w:t>Radio communication equipment is typically integrated into VTS applications to provide the VTSO with a real-time assessment of the situation in the VTS area of responsibility as well as a means to deliver timely services to VTS participants.  Information collected and disseminated via this equipment can assist in assembling the traffic image and in supporting safe navigation of the VTS area.</w:t>
        </w:r>
      </w:ins>
    </w:p>
    <w:p w14:paraId="1C4C2EF1" w14:textId="77777777" w:rsidR="00A32F9C" w:rsidRPr="007132D5" w:rsidRDefault="00A32F9C" w:rsidP="00A32F9C">
      <w:pPr>
        <w:pStyle w:val="Overskrift2"/>
        <w:rPr>
          <w:ins w:id="9" w:author="Steve Guest" w:date="2019-02-27T00:04:00Z"/>
        </w:rPr>
      </w:pPr>
      <w:ins w:id="10" w:author="Steve Guest" w:date="2019-02-27T00:04:00Z">
        <w:r w:rsidRPr="007132D5">
          <w:t>Definitions and References</w:t>
        </w:r>
      </w:ins>
    </w:p>
    <w:p w14:paraId="31B19317" w14:textId="77777777" w:rsidR="00A32F9C" w:rsidRPr="007132D5" w:rsidRDefault="00A32F9C" w:rsidP="00A32F9C">
      <w:pPr>
        <w:pStyle w:val="Heading2separationline"/>
        <w:rPr>
          <w:ins w:id="11" w:author="Steve Guest" w:date="2019-02-27T00:04:00Z"/>
        </w:rPr>
      </w:pPr>
    </w:p>
    <w:p w14:paraId="0464B466" w14:textId="77777777" w:rsidR="00A32F9C" w:rsidRPr="007132D5" w:rsidRDefault="00A32F9C" w:rsidP="00A32F9C">
      <w:pPr>
        <w:pStyle w:val="Overskrift3"/>
        <w:rPr>
          <w:ins w:id="12" w:author="Steve Guest" w:date="2019-02-27T00:04:00Z"/>
        </w:rPr>
      </w:pPr>
      <w:ins w:id="13" w:author="Steve Guest" w:date="2019-02-27T00:04:00Z">
        <w:r w:rsidRPr="007132D5">
          <w:t xml:space="preserve">Definitions </w:t>
        </w:r>
      </w:ins>
    </w:p>
    <w:p w14:paraId="266954C5" w14:textId="77777777" w:rsidR="00A32F9C" w:rsidRPr="007132D5" w:rsidRDefault="00A32F9C" w:rsidP="00A32F9C">
      <w:pPr>
        <w:pStyle w:val="Brdtekst"/>
        <w:rPr>
          <w:ins w:id="14" w:author="Steve Guest" w:date="2019-02-27T00:04:00Z"/>
        </w:rPr>
      </w:pPr>
      <w:ins w:id="15" w:author="Steve Guest" w:date="2019-02-27T00:04:00Z">
        <w:r w:rsidRPr="007132D5">
          <w:t>For general terms used throughout this section, please, refer to references.</w:t>
        </w:r>
      </w:ins>
    </w:p>
    <w:p w14:paraId="31E5C762" w14:textId="77777777" w:rsidR="00A32F9C" w:rsidRPr="007132D5" w:rsidRDefault="00A32F9C" w:rsidP="00A32F9C">
      <w:pPr>
        <w:pStyle w:val="Overskrift3"/>
        <w:rPr>
          <w:ins w:id="16" w:author="Steve Guest" w:date="2019-02-27T00:04:00Z"/>
        </w:rPr>
      </w:pPr>
      <w:ins w:id="17" w:author="Steve Guest" w:date="2019-02-27T00:04:00Z">
        <w:r w:rsidRPr="007132D5">
          <w:t>References</w:t>
        </w:r>
      </w:ins>
    </w:p>
    <w:p w14:paraId="571ECED2" w14:textId="77777777" w:rsidR="00A32F9C" w:rsidRPr="007132D5" w:rsidRDefault="00A32F9C" w:rsidP="00A32F9C">
      <w:pPr>
        <w:pStyle w:val="Reference"/>
        <w:numPr>
          <w:ilvl w:val="0"/>
          <w:numId w:val="4"/>
        </w:numPr>
        <w:rPr>
          <w:ins w:id="18" w:author="Steve Guest" w:date="2019-02-27T00:04:00Z"/>
        </w:rPr>
      </w:pPr>
      <w:ins w:id="19" w:author="Steve Guest" w:date="2019-02-27T00:04:00Z">
        <w:r w:rsidRPr="007132D5">
          <w:t>Convention on Safety of Life at Sea (SOLAS) Chapter IV (Radio Communications).</w:t>
        </w:r>
      </w:ins>
    </w:p>
    <w:p w14:paraId="53F12E6C" w14:textId="77777777" w:rsidR="00A32F9C" w:rsidRPr="007132D5" w:rsidRDefault="00A32F9C" w:rsidP="00A32F9C">
      <w:pPr>
        <w:pStyle w:val="Reference"/>
        <w:rPr>
          <w:ins w:id="20" w:author="Steve Guest" w:date="2019-02-27T00:04:00Z"/>
        </w:rPr>
      </w:pPr>
      <w:ins w:id="21" w:author="Steve Guest" w:date="2019-02-27T00:04:00Z">
        <w:r w:rsidRPr="007132D5">
          <w:t>Convention on Safety of Life at Sea (SOLAS) Chapter V (Safety of Navigation) – Regulation 12.</w:t>
        </w:r>
      </w:ins>
    </w:p>
    <w:p w14:paraId="668EC0CB" w14:textId="77777777" w:rsidR="00A32F9C" w:rsidRPr="007132D5" w:rsidRDefault="00A32F9C" w:rsidP="00A32F9C">
      <w:pPr>
        <w:pStyle w:val="Reference"/>
        <w:rPr>
          <w:ins w:id="22" w:author="Steve Guest" w:date="2019-02-27T00:04:00Z"/>
        </w:rPr>
      </w:pPr>
      <w:ins w:id="23" w:author="Steve Guest" w:date="2019-02-27T00:04:00Z">
        <w:r w:rsidRPr="007132D5">
          <w:t>Convention on Safety of Life at Sea (SOLAS) Chapter V (Safety of Navigation) – Regulation 19.</w:t>
        </w:r>
      </w:ins>
    </w:p>
    <w:p w14:paraId="0D872A9A" w14:textId="77777777" w:rsidR="00A32F9C" w:rsidRPr="007132D5" w:rsidRDefault="00A32F9C" w:rsidP="00A32F9C">
      <w:pPr>
        <w:pStyle w:val="Reference"/>
        <w:rPr>
          <w:ins w:id="24" w:author="Steve Guest" w:date="2019-02-27T00:04:00Z"/>
        </w:rPr>
      </w:pPr>
      <w:ins w:id="25" w:author="Steve Guest" w:date="2019-02-27T00:04:00Z">
        <w:r w:rsidRPr="007132D5">
          <w:t>IMO Resolution A.686(17) - Code on Alarms and Indicators (and MSC.39(63) Adoption of amendments to the Code on Alarms and Indicators.</w:t>
        </w:r>
      </w:ins>
    </w:p>
    <w:p w14:paraId="157A1D48" w14:textId="77777777" w:rsidR="00A32F9C" w:rsidRPr="007132D5" w:rsidRDefault="00A32F9C" w:rsidP="00A32F9C">
      <w:pPr>
        <w:pStyle w:val="Reference"/>
        <w:rPr>
          <w:ins w:id="26" w:author="Steve Guest" w:date="2019-02-27T00:04:00Z"/>
        </w:rPr>
      </w:pPr>
      <w:ins w:id="27" w:author="Steve Guest" w:date="2019-02-27T00:04:00Z">
        <w:r w:rsidRPr="007132D5">
          <w:rPr>
            <w:rFonts w:cs="Arial"/>
          </w:rPr>
          <w:t>IMO</w:t>
        </w:r>
        <w:r w:rsidRPr="007132D5">
          <w:t xml:space="preserve"> Resolution A.694(17) - General Requirements for Shipborne Radio Equipment forming Part of the Global Maritime Distress and Safety System (GMDSS) and for Electronic Navigational Aids.</w:t>
        </w:r>
      </w:ins>
    </w:p>
    <w:p w14:paraId="08C203A3" w14:textId="77777777" w:rsidR="00A32F9C" w:rsidRPr="007132D5" w:rsidRDefault="00A32F9C" w:rsidP="00A32F9C">
      <w:pPr>
        <w:pStyle w:val="Reference"/>
        <w:rPr>
          <w:ins w:id="28" w:author="Steve Guest" w:date="2019-02-27T00:04:00Z"/>
        </w:rPr>
      </w:pPr>
      <w:ins w:id="29" w:author="Steve Guest" w:date="2019-02-27T00:04:00Z">
        <w:r w:rsidRPr="007132D5">
          <w:t>IALA World Maritime Radio Communications Plan.</w:t>
        </w:r>
      </w:ins>
    </w:p>
    <w:p w14:paraId="16124BB3" w14:textId="77777777" w:rsidR="00A32F9C" w:rsidRPr="007132D5" w:rsidRDefault="00A32F9C" w:rsidP="00A32F9C">
      <w:pPr>
        <w:pStyle w:val="Reference"/>
        <w:rPr>
          <w:ins w:id="30" w:author="Steve Guest" w:date="2019-02-27T00:04:00Z"/>
        </w:rPr>
      </w:pPr>
      <w:ins w:id="31" w:author="Steve Guest" w:date="2019-02-27T00:04:00Z">
        <w:r w:rsidRPr="007132D5">
          <w:t>IEC 60945 - Maritime navigation and radio communication equipment and systems - General requirements, methods of testing and required test results</w:t>
        </w:r>
        <w:r w:rsidRPr="007132D5">
          <w:rPr>
            <w:rFonts w:cs="Arial"/>
          </w:rPr>
          <w:t>.</w:t>
        </w:r>
      </w:ins>
    </w:p>
    <w:p w14:paraId="56EED071" w14:textId="77777777" w:rsidR="00A32F9C" w:rsidRPr="007132D5" w:rsidRDefault="00A32F9C" w:rsidP="00A32F9C">
      <w:pPr>
        <w:pStyle w:val="Reference"/>
        <w:rPr>
          <w:ins w:id="32" w:author="Steve Guest" w:date="2019-02-27T00:04:00Z"/>
        </w:rPr>
      </w:pPr>
      <w:ins w:id="33" w:author="Steve Guest" w:date="2019-02-27T00:04:00Z">
        <w:r w:rsidRPr="007132D5">
          <w:t>IEC 61162 - Digital Interfaces for Navigation Equipment within a Ship.</w:t>
        </w:r>
      </w:ins>
    </w:p>
    <w:p w14:paraId="22BF64A8" w14:textId="77777777" w:rsidR="00A32F9C" w:rsidRPr="007132D5" w:rsidRDefault="00A32F9C" w:rsidP="00A32F9C">
      <w:pPr>
        <w:pStyle w:val="Reference"/>
        <w:rPr>
          <w:ins w:id="34" w:author="Steve Guest" w:date="2019-02-27T00:04:00Z"/>
        </w:rPr>
      </w:pPr>
      <w:ins w:id="35" w:author="Steve Guest" w:date="2019-02-27T00:04:00Z">
        <w:r w:rsidRPr="007132D5">
          <w:t>ETSI EN301 929-2 v1.2.1 - Electromagnetic compatibility and radio spectrum matters (ERM): VHF transmitters and receivers as Coast Stations for GMDSS and other applications in the maritime mobile service.</w:t>
        </w:r>
      </w:ins>
    </w:p>
    <w:p w14:paraId="23854033" w14:textId="77777777" w:rsidR="00A32F9C" w:rsidRPr="007132D5" w:rsidRDefault="00A32F9C" w:rsidP="00A32F9C">
      <w:pPr>
        <w:pStyle w:val="Reference"/>
        <w:rPr>
          <w:ins w:id="36" w:author="Steve Guest" w:date="2019-02-27T00:04:00Z"/>
        </w:rPr>
      </w:pPr>
      <w:ins w:id="37" w:author="Steve Guest" w:date="2019-02-27T00:04:00Z">
        <w:r w:rsidRPr="007132D5">
          <w:t>ITU-R M.493-11 - Digital selective-calling system for use in the maritime mobile service.</w:t>
        </w:r>
      </w:ins>
    </w:p>
    <w:p w14:paraId="49FC9CB9" w14:textId="77777777" w:rsidR="00A32F9C" w:rsidRPr="007132D5" w:rsidRDefault="00A32F9C" w:rsidP="00A32F9C">
      <w:pPr>
        <w:pStyle w:val="Reference"/>
        <w:rPr>
          <w:ins w:id="38" w:author="Steve Guest" w:date="2019-02-27T00:04:00Z"/>
        </w:rPr>
      </w:pPr>
      <w:ins w:id="39" w:author="Steve Guest" w:date="2019-02-27T00:04:00Z">
        <w:r w:rsidRPr="007132D5">
          <w:t>ITU-R M.541-9 - Operational procedures for the use of Digital Selective Calling equipment in the Maritime Mobile Service.</w:t>
        </w:r>
      </w:ins>
    </w:p>
    <w:p w14:paraId="7B1547E2" w14:textId="77777777" w:rsidR="00A32F9C" w:rsidRPr="007132D5" w:rsidRDefault="00A32F9C" w:rsidP="00A32F9C">
      <w:pPr>
        <w:pStyle w:val="Reference"/>
        <w:rPr>
          <w:ins w:id="40" w:author="Steve Guest" w:date="2019-02-27T00:04:00Z"/>
        </w:rPr>
      </w:pPr>
      <w:ins w:id="41" w:author="Steve Guest" w:date="2019-02-27T00:04:00Z">
        <w:r w:rsidRPr="007132D5">
          <w:t>ITU-R M.689-2 - International maritime VHF radiotelephone system with automatic facilities based on DSC signalling format.</w:t>
        </w:r>
      </w:ins>
    </w:p>
    <w:p w14:paraId="7A73B1C4" w14:textId="77777777" w:rsidR="00A32F9C" w:rsidRPr="007132D5" w:rsidRDefault="00A32F9C" w:rsidP="00A32F9C">
      <w:pPr>
        <w:pStyle w:val="Reference"/>
        <w:rPr>
          <w:ins w:id="42" w:author="Steve Guest" w:date="2019-02-27T00:04:00Z"/>
        </w:rPr>
      </w:pPr>
      <w:ins w:id="43" w:author="Steve Guest" w:date="2019-02-27T00:04:00Z">
        <w:r w:rsidRPr="007132D5">
          <w:t>ITU-R M.1082-1 - International maritime MF/HF radiotelephone system with automatic facilities based on DSC signalling format.</w:t>
        </w:r>
      </w:ins>
    </w:p>
    <w:p w14:paraId="4377B865" w14:textId="77777777" w:rsidR="00A32F9C" w:rsidRPr="007132D5" w:rsidRDefault="00A32F9C" w:rsidP="00A32F9C">
      <w:pPr>
        <w:pStyle w:val="Reference"/>
        <w:rPr>
          <w:ins w:id="44" w:author="Steve Guest" w:date="2019-02-27T00:04:00Z"/>
        </w:rPr>
      </w:pPr>
      <w:ins w:id="45" w:author="Steve Guest" w:date="2019-02-27T00:04:00Z">
        <w:r w:rsidRPr="007132D5">
          <w:t>ITU-R M.1084-5 – Interim solutions for improved efficiency in the use of the band 156-174 MHz by stations in the maritime mobile service.</w:t>
        </w:r>
      </w:ins>
    </w:p>
    <w:p w14:paraId="62E9CED6" w14:textId="77777777" w:rsidR="00A32F9C" w:rsidRPr="007132D5" w:rsidRDefault="00A32F9C" w:rsidP="00A32F9C">
      <w:pPr>
        <w:pStyle w:val="Reference"/>
        <w:rPr>
          <w:ins w:id="46" w:author="Steve Guest" w:date="2019-02-27T00:04:00Z"/>
        </w:rPr>
      </w:pPr>
      <w:ins w:id="47" w:author="Steve Guest" w:date="2019-02-27T00:04:00Z">
        <w:r w:rsidRPr="007132D5">
          <w:t>ITU-R M.1842-1 - Characteristics of VHF radio systems and equipment for the exchange of data and electronic mail in the maritime mobile service.</w:t>
        </w:r>
      </w:ins>
    </w:p>
    <w:p w14:paraId="3EB0C0E8" w14:textId="77777777" w:rsidR="00A32F9C" w:rsidRPr="007132D5" w:rsidRDefault="00A32F9C" w:rsidP="00A32F9C">
      <w:pPr>
        <w:pStyle w:val="Reference"/>
        <w:rPr>
          <w:ins w:id="48" w:author="Steve Guest" w:date="2019-02-27T00:04:00Z"/>
        </w:rPr>
      </w:pPr>
      <w:ins w:id="49" w:author="Steve Guest" w:date="2019-02-27T00:04:00Z">
        <w:r w:rsidRPr="007132D5">
          <w:t>IMO Resolution A.801(19) – Provision of Radio Services for the GMDSS.</w:t>
        </w:r>
      </w:ins>
    </w:p>
    <w:p w14:paraId="1DE563F8" w14:textId="77777777" w:rsidR="00A32F9C" w:rsidRPr="007132D5" w:rsidRDefault="00A32F9C" w:rsidP="00A32F9C">
      <w:pPr>
        <w:pStyle w:val="Overskrift2"/>
        <w:rPr>
          <w:ins w:id="50" w:author="Steve Guest" w:date="2019-02-27T00:04:00Z"/>
        </w:rPr>
      </w:pPr>
      <w:ins w:id="51" w:author="Steve Guest" w:date="2019-02-27T00:04:00Z">
        <w:r w:rsidRPr="007132D5">
          <w:lastRenderedPageBreak/>
          <w:t>Characteristics of Radio Communication Equipment</w:t>
        </w:r>
      </w:ins>
    </w:p>
    <w:p w14:paraId="0438D2DA" w14:textId="77777777" w:rsidR="00A32F9C" w:rsidRPr="007132D5" w:rsidRDefault="00A32F9C" w:rsidP="00A32F9C">
      <w:pPr>
        <w:pStyle w:val="Heading2separationline"/>
        <w:rPr>
          <w:ins w:id="52" w:author="Steve Guest" w:date="2019-02-27T00:04:00Z"/>
        </w:rPr>
      </w:pPr>
    </w:p>
    <w:p w14:paraId="12FD99B0" w14:textId="77777777" w:rsidR="00A32F9C" w:rsidRPr="007132D5" w:rsidRDefault="00A32F9C" w:rsidP="00A32F9C">
      <w:pPr>
        <w:pStyle w:val="Brdtekst"/>
        <w:rPr>
          <w:ins w:id="53" w:author="Steve Guest" w:date="2019-02-27T00:04:00Z"/>
        </w:rPr>
      </w:pPr>
      <w:ins w:id="54" w:author="Steve Guest" w:date="2019-02-27T00:04:00Z">
        <w:r w:rsidRPr="007132D5">
          <w:t>Radio communications links are used to collect position, safety, and general information from shipboard personnel and remote sensing devices.  These links are also the primary means through which services are delivered to VTS participants.</w:t>
        </w:r>
      </w:ins>
    </w:p>
    <w:p w14:paraId="25FDBA06" w14:textId="77777777" w:rsidR="00A32F9C" w:rsidRPr="007132D5" w:rsidRDefault="00A32F9C" w:rsidP="00A32F9C">
      <w:pPr>
        <w:pStyle w:val="Overskrift3"/>
        <w:rPr>
          <w:ins w:id="55" w:author="Steve Guest" w:date="2019-02-27T00:04:00Z"/>
        </w:rPr>
      </w:pPr>
      <w:ins w:id="56" w:author="Steve Guest" w:date="2019-02-27T00:04:00Z">
        <w:r w:rsidRPr="007132D5">
          <w:t>Coverage</w:t>
        </w:r>
      </w:ins>
    </w:p>
    <w:p w14:paraId="11D63DCB" w14:textId="77777777" w:rsidR="00A32F9C" w:rsidRPr="007132D5" w:rsidRDefault="00A32F9C" w:rsidP="00A32F9C">
      <w:pPr>
        <w:pStyle w:val="Brdtekst"/>
        <w:rPr>
          <w:ins w:id="57" w:author="Steve Guest" w:date="2019-02-27T00:04:00Z"/>
        </w:rPr>
      </w:pPr>
      <w:ins w:id="58" w:author="Steve Guest" w:date="2019-02-27T00:04:00Z">
        <w:r w:rsidRPr="007132D5">
          <w:t>Radio communication equipment is adapted to guarantee the</w:t>
        </w:r>
        <w:r>
          <w:t xml:space="preserve"> coverage of the GMDSS </w:t>
        </w:r>
        <w:r w:rsidRPr="007132D5">
          <w:rPr>
            <w:rStyle w:val="Hyperkobling"/>
          </w:rPr>
          <w:fldChar w:fldCharType="begin"/>
        </w:r>
        <w:r w:rsidRPr="007132D5">
          <w:instrText xml:space="preserve"> REF _Ref367184644 \r \h </w:instrText>
        </w:r>
      </w:ins>
      <w:r w:rsidRPr="007132D5">
        <w:rPr>
          <w:rStyle w:val="Hyperkobling"/>
        </w:rPr>
      </w:r>
      <w:ins w:id="59" w:author="Steve Guest" w:date="2019-02-27T00:04:00Z">
        <w:r w:rsidRPr="007132D5">
          <w:rPr>
            <w:rStyle w:val="Hyperkobling"/>
          </w:rPr>
          <w:fldChar w:fldCharType="separate"/>
        </w:r>
        <w:r w:rsidRPr="007132D5">
          <w:t>[16]</w:t>
        </w:r>
        <w:r w:rsidRPr="007132D5">
          <w:rPr>
            <w:rStyle w:val="Hyperkobling"/>
          </w:rPr>
          <w:fldChar w:fldCharType="end"/>
        </w:r>
        <w:r w:rsidRPr="007132D5">
          <w:t>:</w:t>
        </w:r>
      </w:ins>
    </w:p>
    <w:p w14:paraId="630D3E68" w14:textId="77777777" w:rsidR="00A32F9C" w:rsidRPr="007132D5" w:rsidRDefault="00A32F9C" w:rsidP="00A32F9C">
      <w:pPr>
        <w:pStyle w:val="Bullet1"/>
        <w:rPr>
          <w:ins w:id="60" w:author="Steve Guest" w:date="2019-02-27T00:04:00Z"/>
        </w:rPr>
      </w:pPr>
      <w:ins w:id="61" w:author="Steve Guest" w:date="2019-02-27T00:04:00Z">
        <w:r w:rsidRPr="007132D5">
          <w:t>Area A1 - Within range of VHF coast stations with continuous DSC (digital selection calling) alerting available (about 20-30 nautical miles);</w:t>
        </w:r>
      </w:ins>
    </w:p>
    <w:p w14:paraId="0E1FF553" w14:textId="77777777" w:rsidR="00A32F9C" w:rsidRPr="007132D5" w:rsidRDefault="00A32F9C" w:rsidP="00A32F9C">
      <w:pPr>
        <w:pStyle w:val="Bullet1"/>
        <w:rPr>
          <w:ins w:id="62" w:author="Steve Guest" w:date="2019-02-27T00:04:00Z"/>
        </w:rPr>
      </w:pPr>
      <w:ins w:id="63" w:author="Steve Guest" w:date="2019-02-27T00:04:00Z">
        <w:r w:rsidRPr="007132D5">
          <w:t>Area A2 - Beyond area A1, but within range of MF coastal stations with continuous DSC alerting available (about 100 nautical miles);</w:t>
        </w:r>
      </w:ins>
    </w:p>
    <w:p w14:paraId="7B1326F3" w14:textId="77777777" w:rsidR="00A32F9C" w:rsidRPr="007132D5" w:rsidRDefault="00A32F9C" w:rsidP="00A32F9C">
      <w:pPr>
        <w:pStyle w:val="Bullet1"/>
        <w:rPr>
          <w:ins w:id="64" w:author="Steve Guest" w:date="2019-02-27T00:04:00Z"/>
        </w:rPr>
      </w:pPr>
      <w:ins w:id="65" w:author="Steve Guest" w:date="2019-02-27T00:04:00Z">
        <w:r w:rsidRPr="007132D5">
          <w:t>Area A3 - Beyond the first two areas, but within coverage of geostationary maritime communication satellites (in practice this means INMARSAT)</w:t>
        </w:r>
        <w:r>
          <w:t>;</w:t>
        </w:r>
      </w:ins>
    </w:p>
    <w:p w14:paraId="28CA2227" w14:textId="77777777" w:rsidR="00A32F9C" w:rsidRPr="007132D5" w:rsidRDefault="00A32F9C" w:rsidP="00A32F9C">
      <w:pPr>
        <w:pStyle w:val="Bullet1text"/>
        <w:rPr>
          <w:ins w:id="66" w:author="Steve Guest" w:date="2019-02-27T00:04:00Z"/>
        </w:rPr>
      </w:pPr>
      <w:ins w:id="67" w:author="Steve Guest" w:date="2019-02-27T00:04:00Z">
        <w:r w:rsidRPr="007132D5">
          <w:t>This covers the area between roughly 70°North and 70°South.</w:t>
        </w:r>
      </w:ins>
    </w:p>
    <w:p w14:paraId="6D8CFEF8" w14:textId="77777777" w:rsidR="00A32F9C" w:rsidRPr="007132D5" w:rsidRDefault="00A32F9C" w:rsidP="00A32F9C">
      <w:pPr>
        <w:pStyle w:val="Bullet1"/>
        <w:rPr>
          <w:ins w:id="68" w:author="Steve Guest" w:date="2019-02-27T00:04:00Z"/>
        </w:rPr>
      </w:pPr>
      <w:ins w:id="69" w:author="Steve Guest" w:date="2019-02-27T00:04:00Z">
        <w:r w:rsidRPr="007132D5">
          <w:t>Area A4 - The remaining sea areas.  The most important of these is the sea around the North Pole (the area around the South Pole is mostly land).</w:t>
        </w:r>
      </w:ins>
    </w:p>
    <w:p w14:paraId="551E50E6" w14:textId="77777777" w:rsidR="00A32F9C" w:rsidRPr="007132D5" w:rsidRDefault="00A32F9C" w:rsidP="00A32F9C">
      <w:pPr>
        <w:pStyle w:val="Bullet1text"/>
        <w:rPr>
          <w:ins w:id="70" w:author="Steve Guest" w:date="2019-02-27T00:04:00Z"/>
        </w:rPr>
      </w:pPr>
      <w:ins w:id="71" w:author="Steve Guest" w:date="2019-02-27T00:04:00Z">
        <w:r w:rsidRPr="007132D5">
          <w:t>Geostationary satellites, which are positioned above the equator, cannot reach this far.</w:t>
        </w:r>
      </w:ins>
    </w:p>
    <w:p w14:paraId="07127B79" w14:textId="77777777" w:rsidR="00A32F9C" w:rsidRPr="007132D5" w:rsidRDefault="00A32F9C" w:rsidP="00A32F9C">
      <w:pPr>
        <w:pStyle w:val="Overskrift3"/>
        <w:rPr>
          <w:ins w:id="72" w:author="Steve Guest" w:date="2019-02-27T00:04:00Z"/>
        </w:rPr>
      </w:pPr>
      <w:ins w:id="73" w:author="Steve Guest" w:date="2019-02-27T00:04:00Z">
        <w:r w:rsidRPr="007132D5">
          <w:t>VTS Radio Communication</w:t>
        </w:r>
      </w:ins>
    </w:p>
    <w:p w14:paraId="6B17845B" w14:textId="77777777" w:rsidR="00A32F9C" w:rsidRPr="007132D5" w:rsidRDefault="00A32F9C" w:rsidP="00A32F9C">
      <w:pPr>
        <w:pStyle w:val="Brdtekst"/>
        <w:rPr>
          <w:ins w:id="74" w:author="Steve Guest" w:date="2019-02-27T00:04:00Z"/>
        </w:rPr>
      </w:pPr>
      <w:ins w:id="75" w:author="Steve Guest" w:date="2019-02-27T00:04:00Z">
        <w:r w:rsidRPr="007132D5">
          <w:t>VTS radio communication comprises both voice and data services and potentially video applications using equipment consistent with the GMDSS Sea Areas indicated above.</w:t>
        </w:r>
      </w:ins>
    </w:p>
    <w:p w14:paraId="003D8821" w14:textId="77777777" w:rsidR="00A32F9C" w:rsidRPr="007132D5" w:rsidRDefault="00A32F9C" w:rsidP="00A32F9C">
      <w:pPr>
        <w:pStyle w:val="Overskrift4"/>
        <w:rPr>
          <w:ins w:id="76" w:author="Steve Guest" w:date="2019-02-27T00:04:00Z"/>
        </w:rPr>
      </w:pPr>
      <w:ins w:id="77" w:author="Steve Guest" w:date="2019-02-27T00:04:00Z">
        <w:r w:rsidRPr="007132D5">
          <w:t>Very High Frequency (VHF)</w:t>
        </w:r>
      </w:ins>
    </w:p>
    <w:p w14:paraId="539C1136" w14:textId="77777777" w:rsidR="00A32F9C" w:rsidRPr="007132D5" w:rsidRDefault="00A32F9C" w:rsidP="00A32F9C">
      <w:pPr>
        <w:pStyle w:val="Brdtekst"/>
        <w:rPr>
          <w:ins w:id="78" w:author="Steve Guest" w:date="2019-02-27T00:04:00Z"/>
        </w:rPr>
      </w:pPr>
      <w:ins w:id="79" w:author="Steve Guest" w:date="2019-02-27T00:04:00Z">
        <w:r w:rsidRPr="007132D5">
          <w:t>The Maritime VHF band comprises a number of channels within the frequency range of 156 MHz to 162.025 MHz.  These are mainly used for voice communication except channel 70 (DSC) and the channels allocated specifically for AIS.  The VTS Authority may require VHF Channels to be designated / licensed by the National Radio Authority for specific types of operations (e.g. Coast Station Radio License).  Specific channels are determined to provide safety watch, DSC and VTS information.</w:t>
        </w:r>
      </w:ins>
    </w:p>
    <w:p w14:paraId="254D1970" w14:textId="77777777" w:rsidR="00A32F9C" w:rsidRPr="007132D5" w:rsidRDefault="00A32F9C" w:rsidP="00A32F9C">
      <w:pPr>
        <w:pStyle w:val="Brdtekst"/>
        <w:rPr>
          <w:ins w:id="80" w:author="Steve Guest" w:date="2019-02-27T00:04:00Z"/>
        </w:rPr>
      </w:pPr>
      <w:ins w:id="81" w:author="Steve Guest" w:date="2019-02-27T00:04:00Z">
        <w:r w:rsidRPr="007132D5">
          <w:t>The VHF equipment should comply with national and international regulations, particularly with the Master Plan of shore-based facilities for GMDSS.  The use of simplex, duplex and semi-duplex channels as well as 25 kHz channels can be used in accordance with the appropriate ITU-R and national regulations.  Additionally 12.5 kHz channels are also allowed under Appendix 18 of the Radio Regulations in accordance with ITU-R M.1084</w:t>
        </w:r>
        <w:r>
          <w:t xml:space="preserve"> </w:t>
        </w:r>
        <w:r w:rsidRPr="007132D5">
          <w:fldChar w:fldCharType="begin"/>
        </w:r>
        <w:r w:rsidRPr="007132D5">
          <w:instrText xml:space="preserve"> REF _Ref354152828 \r \h </w:instrText>
        </w:r>
      </w:ins>
      <w:ins w:id="82" w:author="Steve Guest" w:date="2019-02-27T00:04:00Z">
        <w:r w:rsidRPr="007132D5">
          <w:fldChar w:fldCharType="separate"/>
        </w:r>
        <w:r w:rsidRPr="007132D5">
          <w:t>[14]</w:t>
        </w:r>
        <w:r w:rsidRPr="007132D5">
          <w:fldChar w:fldCharType="end"/>
        </w:r>
        <w:r w:rsidRPr="007132D5">
          <w:t>.</w:t>
        </w:r>
      </w:ins>
    </w:p>
    <w:p w14:paraId="19D5B73B" w14:textId="77777777" w:rsidR="00A32F9C" w:rsidRPr="007132D5" w:rsidRDefault="00A32F9C" w:rsidP="00A32F9C">
      <w:pPr>
        <w:pStyle w:val="Brdtekst"/>
        <w:rPr>
          <w:ins w:id="83" w:author="Steve Guest" w:date="2019-02-27T00:04:00Z"/>
        </w:rPr>
      </w:pPr>
      <w:ins w:id="84" w:author="Steve Guest" w:date="2019-02-27T00:04:00Z">
        <w:r w:rsidRPr="007132D5">
          <w:t>VTS Centres require a means of clear and easy to use voice communication for interacting with ships.  Within the VHF band, the VTS Centre will require the availability of a number of radio channels relative to the number of ship movements and the size of the VTS area.  In addition to distress calling, DSC provides a means of direct calling to vessels through the use of the MMSI and other routine call functions.</w:t>
        </w:r>
      </w:ins>
    </w:p>
    <w:p w14:paraId="36E3083C" w14:textId="77777777" w:rsidR="00A32F9C" w:rsidRPr="007132D5" w:rsidRDefault="00A32F9C" w:rsidP="00A32F9C">
      <w:pPr>
        <w:pStyle w:val="Brdtekst"/>
        <w:rPr>
          <w:ins w:id="85" w:author="Steve Guest" w:date="2019-02-27T00:04:00Z"/>
        </w:rPr>
      </w:pPr>
      <w:ins w:id="86" w:author="Steve Guest" w:date="2019-02-27T00:04:00Z">
        <w:r w:rsidRPr="007132D5">
          <w:t>As it evolves, e-Navigation will rely more and more on data communication between ship and shore.  Such data communication between ship and shore or ship to ship can be implemented within the VHF Marine Band in a</w:t>
        </w:r>
        <w:r>
          <w:t xml:space="preserve">ccordance with ITU-R M.1842-1 </w:t>
        </w:r>
        <w:r w:rsidRPr="007132D5">
          <w:fldChar w:fldCharType="begin"/>
        </w:r>
        <w:r w:rsidRPr="007132D5">
          <w:instrText xml:space="preserve"> REF _Ref354152427 \r \h </w:instrText>
        </w:r>
      </w:ins>
      <w:ins w:id="87" w:author="Steve Guest" w:date="2019-02-27T00:04:00Z">
        <w:r w:rsidRPr="007132D5">
          <w:fldChar w:fldCharType="separate"/>
        </w:r>
        <w:r w:rsidRPr="007132D5">
          <w:t>[15]</w:t>
        </w:r>
        <w:r w:rsidRPr="007132D5">
          <w:fldChar w:fldCharType="end"/>
        </w:r>
        <w:r w:rsidRPr="007132D5">
          <w:t>.  Following the introduction of this regulation, it is anticipated that a digital infrastructure over Maritime VHF will become available.</w:t>
        </w:r>
      </w:ins>
    </w:p>
    <w:p w14:paraId="3EBFA94F" w14:textId="77777777" w:rsidR="00A32F9C" w:rsidRPr="007132D5" w:rsidRDefault="00A32F9C" w:rsidP="00A32F9C">
      <w:pPr>
        <w:pStyle w:val="Overskrift4"/>
        <w:rPr>
          <w:ins w:id="88" w:author="Steve Guest" w:date="2019-02-27T00:04:00Z"/>
        </w:rPr>
      </w:pPr>
      <w:ins w:id="89" w:author="Steve Guest" w:date="2019-02-27T00:04:00Z">
        <w:r w:rsidRPr="007132D5">
          <w:t>Medium and High Frequency (MF and HF)</w:t>
        </w:r>
      </w:ins>
    </w:p>
    <w:p w14:paraId="59CF086D" w14:textId="77777777" w:rsidR="00A32F9C" w:rsidRPr="007132D5" w:rsidRDefault="00A32F9C" w:rsidP="00A32F9C">
      <w:pPr>
        <w:pStyle w:val="Brdtekst"/>
        <w:rPr>
          <w:ins w:id="90" w:author="Steve Guest" w:date="2019-02-27T00:04:00Z"/>
        </w:rPr>
      </w:pPr>
      <w:ins w:id="91" w:author="Steve Guest" w:date="2019-02-27T00:04:00Z">
        <w:r w:rsidRPr="007132D5">
          <w:t xml:space="preserve">MF and HF may be used on a regional basis where medium and long range communication is required.  The VTS Authority may require specific channels to be designated by the National Radio </w:t>
        </w:r>
        <w:r w:rsidRPr="007132D5">
          <w:lastRenderedPageBreak/>
          <w:t>Authority for specific types of operations.  The equipment should comply with national and international regulations.  Also, MF is used for the distribution of DGNSS correction signals.</w:t>
        </w:r>
      </w:ins>
    </w:p>
    <w:p w14:paraId="7683176F" w14:textId="77777777" w:rsidR="00A32F9C" w:rsidRPr="007132D5" w:rsidRDefault="00A32F9C" w:rsidP="00A32F9C">
      <w:pPr>
        <w:pStyle w:val="Overskrift4"/>
        <w:rPr>
          <w:ins w:id="92" w:author="Steve Guest" w:date="2019-02-27T00:04:00Z"/>
        </w:rPr>
      </w:pPr>
      <w:ins w:id="93" w:author="Steve Guest" w:date="2019-02-27T00:04:00Z">
        <w:r w:rsidRPr="007132D5">
          <w:t>Satellite Communications</w:t>
        </w:r>
      </w:ins>
    </w:p>
    <w:p w14:paraId="1E26F55D" w14:textId="77777777" w:rsidR="00A32F9C" w:rsidRPr="007132D5" w:rsidRDefault="00A32F9C" w:rsidP="00A32F9C">
      <w:pPr>
        <w:pStyle w:val="Brdtekst"/>
        <w:rPr>
          <w:ins w:id="94" w:author="Steve Guest" w:date="2019-02-27T00:04:00Z"/>
        </w:rPr>
      </w:pPr>
      <w:ins w:id="95" w:author="Steve Guest" w:date="2019-02-27T00:04:00Z">
        <w:r w:rsidRPr="007132D5">
          <w:t>Exceptionally, communication via satellite may be required, depending on geographic terrain, shoreline of country and service provided by the VTS.</w:t>
        </w:r>
      </w:ins>
    </w:p>
    <w:p w14:paraId="579FA3F6" w14:textId="77777777" w:rsidR="00A32F9C" w:rsidRPr="007132D5" w:rsidRDefault="00A32F9C" w:rsidP="00A32F9C">
      <w:pPr>
        <w:pStyle w:val="Overskrift2"/>
        <w:rPr>
          <w:ins w:id="96" w:author="Steve Guest" w:date="2019-02-27T00:04:00Z"/>
        </w:rPr>
      </w:pPr>
      <w:ins w:id="97" w:author="Steve Guest" w:date="2019-02-27T00:04:00Z">
        <w:r w:rsidRPr="007132D5">
          <w:t>Operational Requirements</w:t>
        </w:r>
      </w:ins>
    </w:p>
    <w:p w14:paraId="2261F088" w14:textId="77777777" w:rsidR="00A32F9C" w:rsidRPr="007132D5" w:rsidRDefault="00A32F9C" w:rsidP="00A32F9C">
      <w:pPr>
        <w:pStyle w:val="Heading2separationline"/>
        <w:rPr>
          <w:ins w:id="98" w:author="Steve Guest" w:date="2019-02-27T00:04:00Z"/>
        </w:rPr>
      </w:pPr>
    </w:p>
    <w:p w14:paraId="225554EB" w14:textId="77777777" w:rsidR="00A32F9C" w:rsidRPr="007132D5" w:rsidRDefault="00A32F9C" w:rsidP="00A32F9C">
      <w:pPr>
        <w:pStyle w:val="Overskrift3"/>
        <w:rPr>
          <w:ins w:id="99" w:author="Steve Guest" w:date="2019-02-27T00:04:00Z"/>
        </w:rPr>
      </w:pPr>
      <w:ins w:id="100" w:author="Steve Guest" w:date="2019-02-27T00:04:00Z">
        <w:r w:rsidRPr="007132D5">
          <w:t>Radio Communications Coverage</w:t>
        </w:r>
      </w:ins>
    </w:p>
    <w:p w14:paraId="3EA78819" w14:textId="77777777" w:rsidR="00A32F9C" w:rsidRPr="007132D5" w:rsidRDefault="00A32F9C" w:rsidP="00A32F9C">
      <w:pPr>
        <w:pStyle w:val="Brdtekst"/>
        <w:rPr>
          <w:ins w:id="101" w:author="Steve Guest" w:date="2019-02-27T00:04:00Z"/>
        </w:rPr>
      </w:pPr>
      <w:ins w:id="102" w:author="Steve Guest" w:date="2019-02-27T00:04:00Z">
        <w:r w:rsidRPr="007132D5">
          <w:t>The VTS Authority should ensure that the VTS radio infrastructure provides adequate coverage for the VTS area.</w:t>
        </w:r>
      </w:ins>
    </w:p>
    <w:p w14:paraId="3C1D00EC" w14:textId="77777777" w:rsidR="00A32F9C" w:rsidRPr="007132D5" w:rsidRDefault="00A32F9C" w:rsidP="00A32F9C">
      <w:pPr>
        <w:pStyle w:val="Brdtekst"/>
        <w:rPr>
          <w:ins w:id="103" w:author="Steve Guest" w:date="2019-02-27T00:04:00Z"/>
        </w:rPr>
      </w:pPr>
      <w:ins w:id="104" w:author="Steve Guest" w:date="2019-02-27T00:04:00Z">
        <w:r w:rsidRPr="007132D5">
          <w:t>VHF radio reception is generally dependent upon the line-of-sight distance between VTS receive site and the ship antenna heights.  As a minimum requirement, the radio communications range should facilitate VTS ship communications before the ship enters a VTS area of responsibility.</w:t>
        </w:r>
      </w:ins>
    </w:p>
    <w:p w14:paraId="3FB92F68" w14:textId="77777777" w:rsidR="00A32F9C" w:rsidRPr="007132D5" w:rsidRDefault="00A32F9C" w:rsidP="00A32F9C">
      <w:pPr>
        <w:pStyle w:val="Overskrift3"/>
        <w:rPr>
          <w:ins w:id="105" w:author="Steve Guest" w:date="2019-02-27T00:04:00Z"/>
        </w:rPr>
      </w:pPr>
      <w:ins w:id="106" w:author="Steve Guest" w:date="2019-02-27T00:04:00Z">
        <w:r w:rsidRPr="007132D5">
          <w:t>Recording and Playback of Data</w:t>
        </w:r>
      </w:ins>
    </w:p>
    <w:p w14:paraId="3E5C822C" w14:textId="77777777" w:rsidR="00A32F9C" w:rsidRPr="007132D5" w:rsidRDefault="00A32F9C" w:rsidP="00A32F9C">
      <w:pPr>
        <w:pStyle w:val="Brdtekst"/>
        <w:rPr>
          <w:ins w:id="107" w:author="Steve Guest" w:date="2019-02-27T00:04:00Z"/>
        </w:rPr>
      </w:pPr>
      <w:ins w:id="108" w:author="Steve Guest" w:date="2019-02-27T00:04:00Z">
        <w:r w:rsidRPr="007132D5">
          <w:t>The VTS Authority should have the facility to automatically record radio communications and play back these recordings in synchronisation with the recorded traffic situation.</w:t>
        </w:r>
      </w:ins>
    </w:p>
    <w:p w14:paraId="7DFAA035" w14:textId="77777777" w:rsidR="00A32F9C" w:rsidRDefault="00A32F9C" w:rsidP="00A32F9C">
      <w:pPr>
        <w:pStyle w:val="Overskrift2"/>
        <w:rPr>
          <w:ins w:id="109" w:author="Steve Guest" w:date="2019-02-27T00:04:00Z"/>
        </w:rPr>
      </w:pPr>
      <w:ins w:id="110" w:author="Steve Guest" w:date="2019-02-27T00:04:00Z">
        <w:r w:rsidRPr="007132D5">
          <w:t>Functional Requirements</w:t>
        </w:r>
      </w:ins>
    </w:p>
    <w:p w14:paraId="12E1035F" w14:textId="77777777" w:rsidR="00A32F9C" w:rsidRPr="005B03BA" w:rsidRDefault="00A32F9C" w:rsidP="00A32F9C">
      <w:pPr>
        <w:pStyle w:val="Heading2separationline"/>
        <w:rPr>
          <w:ins w:id="111" w:author="Steve Guest" w:date="2019-02-27T00:04:00Z"/>
        </w:rPr>
      </w:pPr>
    </w:p>
    <w:p w14:paraId="5D4B1F90" w14:textId="77777777" w:rsidR="00A32F9C" w:rsidRPr="007132D5" w:rsidRDefault="00A32F9C" w:rsidP="00A32F9C">
      <w:pPr>
        <w:pStyle w:val="Brdtekst"/>
        <w:rPr>
          <w:ins w:id="112" w:author="Steve Guest" w:date="2019-02-27T00:04:00Z"/>
        </w:rPr>
      </w:pPr>
      <w:ins w:id="113" w:author="Steve Guest" w:date="2019-02-27T00:04:00Z">
        <w:r w:rsidRPr="007132D5">
          <w:t xml:space="preserve">Shipborne equipment should meet the functional requirements of the relevant IMO performance standards and the ITU-R Radio Regulations (see Section </w:t>
        </w:r>
        <w:r w:rsidRPr="007132D5">
          <w:fldChar w:fldCharType="begin"/>
        </w:r>
        <w:r w:rsidRPr="007132D5">
          <w:instrText xml:space="preserve"> REF _Ref351642603 \w \h </w:instrText>
        </w:r>
      </w:ins>
      <w:ins w:id="114" w:author="Steve Guest" w:date="2019-02-27T00:04:00Z">
        <w:r w:rsidRPr="007132D5">
          <w:fldChar w:fldCharType="separate"/>
        </w:r>
        <w:r w:rsidRPr="007132D5">
          <w:t>8.2</w:t>
        </w:r>
        <w:r w:rsidRPr="007132D5">
          <w:fldChar w:fldCharType="end"/>
        </w:r>
        <w:r w:rsidRPr="007132D5">
          <w:t>).  Shore based equipment should also conform to the appropriate local technical standards.</w:t>
        </w:r>
      </w:ins>
    </w:p>
    <w:p w14:paraId="2606BF2A" w14:textId="77777777" w:rsidR="00A32F9C" w:rsidRPr="007132D5" w:rsidRDefault="00A32F9C" w:rsidP="00A32F9C">
      <w:pPr>
        <w:pStyle w:val="Overskrift3"/>
        <w:rPr>
          <w:ins w:id="115" w:author="Steve Guest" w:date="2019-02-27T00:04:00Z"/>
        </w:rPr>
      </w:pPr>
      <w:ins w:id="116" w:author="Steve Guest" w:date="2019-02-27T00:04:00Z">
        <w:r w:rsidRPr="007132D5">
          <w:t>Digital Selective Calling</w:t>
        </w:r>
      </w:ins>
    </w:p>
    <w:p w14:paraId="6BE07EA7" w14:textId="77777777" w:rsidR="00A32F9C" w:rsidRPr="007132D5" w:rsidRDefault="00A32F9C" w:rsidP="00A32F9C">
      <w:pPr>
        <w:pStyle w:val="Brdtekst"/>
        <w:rPr>
          <w:ins w:id="117" w:author="Steve Guest" w:date="2019-02-27T00:04:00Z"/>
        </w:rPr>
      </w:pPr>
      <w:ins w:id="118" w:author="Steve Guest" w:date="2019-02-27T00:04:00Z">
        <w:r w:rsidRPr="007132D5">
          <w:t>Routine calls using DSC can be initiated by the VTS in order to direct a VHF call to a specific vessel through MMSI-based addressing.  DSC is a standard feature of the GMDSS.</w:t>
        </w:r>
      </w:ins>
    </w:p>
    <w:p w14:paraId="1E67C90D" w14:textId="77777777" w:rsidR="00A32F9C" w:rsidRPr="007132D5" w:rsidRDefault="00A32F9C" w:rsidP="00A32F9C">
      <w:pPr>
        <w:pStyle w:val="Brdtekst"/>
        <w:rPr>
          <w:ins w:id="119" w:author="Steve Guest" w:date="2019-02-27T00:04:00Z"/>
        </w:rPr>
      </w:pPr>
      <w:ins w:id="120" w:author="Steve Guest" w:date="2019-02-27T00:04:00Z">
        <w:r w:rsidRPr="007132D5">
          <w:t>The use of DSC makes more efficient use of the available bandwidth.  In addition, DSC is also used for distress calling.  Further details a</w:t>
        </w:r>
        <w:r>
          <w:t xml:space="preserve">re provided in ITU-R M.541-9 </w:t>
        </w:r>
        <w:r w:rsidRPr="007132D5">
          <w:fldChar w:fldCharType="begin"/>
        </w:r>
        <w:r w:rsidRPr="007132D5">
          <w:instrText xml:space="preserve"> REF _Ref354152889 \r \h  \* MERGEFORMAT </w:instrText>
        </w:r>
      </w:ins>
      <w:ins w:id="121" w:author="Steve Guest" w:date="2019-02-27T00:04:00Z">
        <w:r w:rsidRPr="007132D5">
          <w:fldChar w:fldCharType="separate"/>
        </w:r>
        <w:r w:rsidRPr="007132D5">
          <w:t>[11]</w:t>
        </w:r>
        <w:r w:rsidRPr="007132D5">
          <w:fldChar w:fldCharType="end"/>
        </w:r>
        <w:r>
          <w:t xml:space="preserve"> and ITU-R M.689-2 </w:t>
        </w:r>
        <w:r w:rsidRPr="007132D5">
          <w:fldChar w:fldCharType="begin"/>
        </w:r>
        <w:r w:rsidRPr="007132D5">
          <w:instrText xml:space="preserve"> REF _Ref354152905 \r \h  \* MERGEFORMAT </w:instrText>
        </w:r>
      </w:ins>
      <w:ins w:id="122" w:author="Steve Guest" w:date="2019-02-27T00:04:00Z">
        <w:r w:rsidRPr="007132D5">
          <w:fldChar w:fldCharType="separate"/>
        </w:r>
        <w:r w:rsidRPr="007132D5">
          <w:t>[12]</w:t>
        </w:r>
        <w:r w:rsidRPr="007132D5">
          <w:fldChar w:fldCharType="end"/>
        </w:r>
        <w:r w:rsidRPr="007132D5">
          <w:t>.</w:t>
        </w:r>
      </w:ins>
    </w:p>
    <w:p w14:paraId="0E98BF48" w14:textId="77777777" w:rsidR="00A32F9C" w:rsidRPr="007132D5" w:rsidRDefault="00A32F9C" w:rsidP="00A32F9C">
      <w:pPr>
        <w:pStyle w:val="Overskrift3"/>
        <w:rPr>
          <w:ins w:id="123" w:author="Steve Guest" w:date="2019-02-27T00:04:00Z"/>
        </w:rPr>
      </w:pPr>
      <w:ins w:id="124" w:author="Steve Guest" w:date="2019-02-27T00:04:00Z">
        <w:r w:rsidRPr="007132D5">
          <w:t>Malfunctions, Warnings, Alarms and Indications</w:t>
        </w:r>
      </w:ins>
    </w:p>
    <w:p w14:paraId="14EEF28B" w14:textId="77777777" w:rsidR="00A32F9C" w:rsidRPr="007132D5" w:rsidRDefault="00A32F9C" w:rsidP="00A32F9C">
      <w:pPr>
        <w:pStyle w:val="Brdtekst"/>
        <w:rPr>
          <w:ins w:id="125" w:author="Steve Guest" w:date="2019-02-27T00:04:00Z"/>
        </w:rPr>
      </w:pPr>
      <w:ins w:id="126" w:author="Steve Guest" w:date="2019-02-27T00:04:00Z">
        <w:r w:rsidRPr="007132D5">
          <w:t>Please refer to the relevant requirements o</w:t>
        </w:r>
        <w:r>
          <w:t xml:space="preserve">f IMO Resolution A.686(17) </w:t>
        </w:r>
        <w:r w:rsidRPr="007132D5">
          <w:fldChar w:fldCharType="begin"/>
        </w:r>
        <w:r w:rsidRPr="007132D5">
          <w:instrText xml:space="preserve"> REF _Ref354153478 \r \h </w:instrText>
        </w:r>
      </w:ins>
      <w:ins w:id="127" w:author="Steve Guest" w:date="2019-02-27T00:04:00Z">
        <w:r w:rsidRPr="007132D5">
          <w:fldChar w:fldCharType="separate"/>
        </w:r>
        <w:r w:rsidRPr="007132D5">
          <w:t>[4]</w:t>
        </w:r>
        <w:r w:rsidRPr="007132D5">
          <w:fldChar w:fldCharType="end"/>
        </w:r>
        <w:r w:rsidRPr="007132D5">
          <w:t>.</w:t>
        </w:r>
      </w:ins>
    </w:p>
    <w:p w14:paraId="2DDB799E" w14:textId="77777777" w:rsidR="00A32F9C" w:rsidRDefault="00A32F9C" w:rsidP="00A32F9C">
      <w:pPr>
        <w:spacing w:after="200" w:line="276" w:lineRule="auto"/>
        <w:rPr>
          <w:ins w:id="128" w:author="Steve Guest" w:date="2019-02-27T00:04:00Z"/>
          <w:rFonts w:asciiTheme="majorHAnsi" w:eastAsiaTheme="majorEastAsia" w:hAnsiTheme="majorHAnsi" w:cstheme="majorBidi"/>
          <w:b/>
          <w:bCs/>
          <w:caps/>
          <w:color w:val="407EC9"/>
          <w:sz w:val="24"/>
          <w:szCs w:val="24"/>
        </w:rPr>
      </w:pPr>
      <w:ins w:id="129" w:author="Steve Guest" w:date="2019-02-27T00:04:00Z">
        <w:r>
          <w:br w:type="page"/>
        </w:r>
      </w:ins>
    </w:p>
    <w:p w14:paraId="57D561F0" w14:textId="77777777" w:rsidR="00A32F9C" w:rsidRPr="007132D5" w:rsidRDefault="00A32F9C" w:rsidP="00A32F9C">
      <w:pPr>
        <w:pStyle w:val="Overskrift2"/>
        <w:rPr>
          <w:ins w:id="130" w:author="Steve Guest" w:date="2019-02-27T00:04:00Z"/>
        </w:rPr>
      </w:pPr>
      <w:ins w:id="131" w:author="Steve Guest" w:date="2019-02-27T00:04:00Z">
        <w:r w:rsidRPr="007132D5">
          <w:lastRenderedPageBreak/>
          <w:t>Specific Design, Installation and Maintenance Considerations</w:t>
        </w:r>
      </w:ins>
    </w:p>
    <w:p w14:paraId="301B0F3A" w14:textId="77777777" w:rsidR="00A32F9C" w:rsidRPr="007132D5" w:rsidRDefault="00A32F9C" w:rsidP="00A32F9C">
      <w:pPr>
        <w:pStyle w:val="Heading2separationline"/>
        <w:rPr>
          <w:ins w:id="132" w:author="Steve Guest" w:date="2019-02-27T00:04:00Z"/>
        </w:rPr>
      </w:pPr>
    </w:p>
    <w:p w14:paraId="1923F226" w14:textId="77777777" w:rsidR="00A32F9C" w:rsidRPr="007132D5" w:rsidRDefault="00A32F9C" w:rsidP="00A32F9C">
      <w:pPr>
        <w:pStyle w:val="Brdtekst"/>
        <w:rPr>
          <w:ins w:id="133" w:author="Steve Guest" w:date="2019-02-27T00:04:00Z"/>
        </w:rPr>
      </w:pPr>
      <w:ins w:id="134" w:author="Steve Guest" w:date="2019-02-27T00:04:00Z">
        <w:r w:rsidRPr="007132D5">
          <w:t>The radio communication systems should be specified taking the considerations in Section 1 into account</w:t>
        </w:r>
        <w:r w:rsidRPr="007132D5">
          <w:rPr>
            <w:rStyle w:val="Merknadsreferanse"/>
            <w:lang w:eastAsia="de-DE"/>
          </w:rPr>
          <w:t>.</w:t>
        </w:r>
        <w:r w:rsidRPr="007132D5">
          <w:t xml:space="preserve">  This should also consider lightning protection, wind load on antennas and maintenance access.  The build-up of ice in some climates should also be a consideration.</w:t>
        </w:r>
      </w:ins>
    </w:p>
    <w:p w14:paraId="130D59A0" w14:textId="77777777" w:rsidR="00A32F9C" w:rsidRPr="007132D5" w:rsidRDefault="00A32F9C" w:rsidP="00A32F9C">
      <w:pPr>
        <w:pStyle w:val="Overskrift3"/>
        <w:rPr>
          <w:ins w:id="135" w:author="Steve Guest" w:date="2019-02-27T00:04:00Z"/>
        </w:rPr>
      </w:pPr>
      <w:ins w:id="136" w:author="Steve Guest" w:date="2019-02-27T00:04:00Z">
        <w:r w:rsidRPr="007132D5">
          <w:t>Durability and Resistance to Environmental Conditions</w:t>
        </w:r>
      </w:ins>
    </w:p>
    <w:p w14:paraId="0233FCFC" w14:textId="77777777" w:rsidR="00A32F9C" w:rsidRPr="007132D5" w:rsidRDefault="00A32F9C" w:rsidP="00A32F9C">
      <w:pPr>
        <w:pStyle w:val="Brdtekst"/>
        <w:rPr>
          <w:ins w:id="137" w:author="Steve Guest" w:date="2019-02-27T00:04:00Z"/>
        </w:rPr>
      </w:pPr>
      <w:ins w:id="138" w:author="Steve Guest" w:date="2019-02-27T00:04:00Z">
        <w:r w:rsidRPr="007132D5">
          <w:t>Externally installed electronic equipment should be in an appropriate environmental enclosure.  IEC requirements should be applied as far as relevant.</w:t>
        </w:r>
      </w:ins>
    </w:p>
    <w:p w14:paraId="1F7D0952" w14:textId="77777777" w:rsidR="00A32F9C" w:rsidRPr="007132D5" w:rsidRDefault="00A32F9C" w:rsidP="00A32F9C">
      <w:pPr>
        <w:pStyle w:val="Overskrift3"/>
        <w:rPr>
          <w:ins w:id="139" w:author="Steve Guest" w:date="2019-02-27T00:04:00Z"/>
        </w:rPr>
      </w:pPr>
      <w:ins w:id="140" w:author="Steve Guest" w:date="2019-02-27T00:04:00Z">
        <w:r w:rsidRPr="007132D5">
          <w:t>Interference</w:t>
        </w:r>
      </w:ins>
    </w:p>
    <w:p w14:paraId="1ADB43FE" w14:textId="77777777" w:rsidR="00A32F9C" w:rsidRPr="007132D5" w:rsidRDefault="00A32F9C" w:rsidP="00A32F9C">
      <w:pPr>
        <w:pStyle w:val="Brdtekst"/>
        <w:rPr>
          <w:ins w:id="141" w:author="Steve Guest" w:date="2019-02-27T00:04:00Z"/>
        </w:rPr>
      </w:pPr>
      <w:ins w:id="142" w:author="Steve Guest" w:date="2019-02-27T00:04:00Z">
        <w:r w:rsidRPr="007132D5">
          <w:t xml:space="preserve">Radio communications equipment complies with applicable international standards and regulations - see IEC 60945 </w:t>
        </w:r>
        <w:r w:rsidRPr="007132D5">
          <w:fldChar w:fldCharType="begin"/>
        </w:r>
        <w:r w:rsidRPr="007132D5">
          <w:instrText xml:space="preserve"> REF _Ref409003374 \r \h </w:instrText>
        </w:r>
      </w:ins>
      <w:ins w:id="143" w:author="Steve Guest" w:date="2019-02-27T00:04:00Z">
        <w:r w:rsidRPr="007132D5">
          <w:fldChar w:fldCharType="separate"/>
        </w:r>
        <w:r w:rsidRPr="007132D5">
          <w:t>[7]</w:t>
        </w:r>
        <w:r w:rsidRPr="007132D5">
          <w:fldChar w:fldCharType="end"/>
        </w:r>
        <w:r w:rsidRPr="007132D5">
          <w:t>, which covers the general requirements for navigation and radio equipment and includes interference.  The avoidance of interference is essential, therefore equipment should be installed in accordance with manufacturer’s instructions and monitored to ensure that instances of interference are investigated and rectified.</w:t>
        </w:r>
      </w:ins>
    </w:p>
    <w:p w14:paraId="68CC3067" w14:textId="77777777" w:rsidR="00A32F9C" w:rsidRPr="007132D5" w:rsidRDefault="00A32F9C" w:rsidP="00A32F9C">
      <w:pPr>
        <w:pStyle w:val="Brdtekst"/>
        <w:rPr>
          <w:ins w:id="144" w:author="Steve Guest" w:date="2019-02-27T00:04:00Z"/>
        </w:rPr>
      </w:pPr>
      <w:ins w:id="145" w:author="Steve Guest" w:date="2019-02-27T00:04:00Z">
        <w:r w:rsidRPr="007132D5">
          <w:t>Special attention should be given during the design stage to ensure electromagnetic compatibility (EMC) of radio communication equipment used.  Frequency spectrum (i.e. VHF working channels), used for VTS radio communication, must be agreed with the national radio licensing authority.</w:t>
        </w:r>
      </w:ins>
    </w:p>
    <w:p w14:paraId="7C69C40B" w14:textId="77777777" w:rsidR="00A32F9C" w:rsidRPr="007132D5" w:rsidRDefault="00A32F9C" w:rsidP="00A32F9C">
      <w:pPr>
        <w:pStyle w:val="Overskrift3"/>
        <w:rPr>
          <w:ins w:id="146" w:author="Steve Guest" w:date="2019-02-27T00:04:00Z"/>
        </w:rPr>
      </w:pPr>
      <w:ins w:id="147" w:author="Steve Guest" w:date="2019-02-27T00:04:00Z">
        <w:r w:rsidRPr="007132D5">
          <w:t>Power Supply</w:t>
        </w:r>
      </w:ins>
    </w:p>
    <w:p w14:paraId="0092D808" w14:textId="77777777" w:rsidR="00A32F9C" w:rsidRPr="007132D5" w:rsidRDefault="00A32F9C" w:rsidP="00A32F9C">
      <w:pPr>
        <w:pStyle w:val="Brdtekst"/>
        <w:rPr>
          <w:ins w:id="148" w:author="Steve Guest" w:date="2019-02-27T00:04:00Z"/>
        </w:rPr>
      </w:pPr>
      <w:ins w:id="149" w:author="Steve Guest" w:date="2019-02-27T00:04:00Z">
        <w:r w:rsidRPr="007132D5">
          <w:t>IEC requirements should be applied as far as relevant.  In remote locations, authorities should consider the use of renewable power sources (e.g. solar panels or wind turbines, in combination with batteries) as an alternative to diesel generators.  In addition, uninterruptible power supplies could be considered as a backup to the primary power supply.</w:t>
        </w:r>
      </w:ins>
    </w:p>
    <w:p w14:paraId="1C764C1A" w14:textId="77777777" w:rsidR="00A32F9C" w:rsidRPr="007132D5" w:rsidRDefault="00A32F9C" w:rsidP="00A32F9C">
      <w:pPr>
        <w:pStyle w:val="Overskrift3"/>
        <w:rPr>
          <w:ins w:id="150" w:author="Steve Guest" w:date="2019-02-27T00:04:00Z"/>
        </w:rPr>
      </w:pPr>
      <w:ins w:id="151" w:author="Steve Guest" w:date="2019-02-27T00:04:00Z">
        <w:r w:rsidRPr="007132D5">
          <w:t>Site Selection and Installation</w:t>
        </w:r>
      </w:ins>
    </w:p>
    <w:p w14:paraId="015246D6" w14:textId="77777777" w:rsidR="00A32F9C" w:rsidRPr="007132D5" w:rsidRDefault="00A32F9C" w:rsidP="00A32F9C">
      <w:pPr>
        <w:pStyle w:val="Brdtekst"/>
        <w:rPr>
          <w:ins w:id="152" w:author="Steve Guest" w:date="2019-02-27T00:04:00Z"/>
        </w:rPr>
      </w:pPr>
      <w:ins w:id="153" w:author="Steve Guest" w:date="2019-02-27T00:04:00Z">
        <w:r w:rsidRPr="007132D5">
          <w:t>Operational requirements will determine where radio communication transceivers and antennas are to be located and how many are required.</w:t>
        </w:r>
      </w:ins>
    </w:p>
    <w:p w14:paraId="4C742000" w14:textId="77777777" w:rsidR="00A32F9C" w:rsidRPr="007132D5" w:rsidRDefault="00A32F9C" w:rsidP="00A32F9C">
      <w:pPr>
        <w:pStyle w:val="Brdtekst"/>
        <w:rPr>
          <w:ins w:id="154" w:author="Steve Guest" w:date="2019-02-27T00:04:00Z"/>
        </w:rPr>
      </w:pPr>
      <w:ins w:id="155" w:author="Steve Guest" w:date="2019-02-27T00:04:00Z">
        <w:r w:rsidRPr="007132D5">
          <w:t>Consideration should be given to the power output of the radio system at the antenna instead of the power output at the radio equipment.  Note that, where multiple transceivers are combined and/or filtered through to a single antenna, the effective radiated power could be reduced significantly.</w:t>
        </w:r>
      </w:ins>
    </w:p>
    <w:p w14:paraId="1DFC6E31" w14:textId="77777777" w:rsidR="00A32F9C" w:rsidRPr="007132D5" w:rsidRDefault="00A32F9C" w:rsidP="00A32F9C">
      <w:pPr>
        <w:pStyle w:val="Brdtekst"/>
        <w:rPr>
          <w:ins w:id="156" w:author="Steve Guest" w:date="2019-02-27T00:04:00Z"/>
        </w:rPr>
      </w:pPr>
      <w:ins w:id="157" w:author="Steve Guest" w:date="2019-02-27T00:04:00Z">
        <w:r w:rsidRPr="007132D5">
          <w:t xml:space="preserve">Care must also be taken that proper separation is maintained when co-locating antenna sites (see also section </w:t>
        </w:r>
        <w:r w:rsidRPr="007132D5">
          <w:fldChar w:fldCharType="begin"/>
        </w:r>
        <w:r w:rsidRPr="007132D5">
          <w:instrText xml:space="preserve"> REF _Ref351632599 \r \h </w:instrText>
        </w:r>
      </w:ins>
      <w:ins w:id="158" w:author="Steve Guest" w:date="2019-02-27T00:04:00Z">
        <w:r w:rsidRPr="007132D5">
          <w:fldChar w:fldCharType="separate"/>
        </w:r>
        <w:r w:rsidRPr="007132D5">
          <w:t>8.6.2</w:t>
        </w:r>
        <w:r w:rsidRPr="007132D5">
          <w:fldChar w:fldCharType="end"/>
        </w:r>
        <w:r w:rsidRPr="007132D5">
          <w:t>).</w:t>
        </w:r>
      </w:ins>
    </w:p>
    <w:p w14:paraId="781C0E63" w14:textId="77777777" w:rsidR="00A32F9C" w:rsidRPr="007132D5" w:rsidRDefault="00A32F9C" w:rsidP="00A32F9C">
      <w:pPr>
        <w:pStyle w:val="Brdtekst"/>
        <w:rPr>
          <w:ins w:id="159" w:author="Steve Guest" w:date="2019-02-27T00:04:00Z"/>
        </w:rPr>
      </w:pPr>
      <w:ins w:id="160" w:author="Steve Guest" w:date="2019-02-27T00:04:00Z">
        <w:r w:rsidRPr="007132D5">
          <w:t>To avoid channel saturation, consideration should be given to subdividing the VTS area into communications sectors based upon channel use with adjacent sectors using separate channels.</w:t>
        </w:r>
      </w:ins>
    </w:p>
    <w:p w14:paraId="6760DBD5" w14:textId="77777777" w:rsidR="00A32F9C" w:rsidRPr="007132D5" w:rsidRDefault="00A32F9C" w:rsidP="00A32F9C">
      <w:pPr>
        <w:pStyle w:val="Brdtekst"/>
        <w:rPr>
          <w:ins w:id="161" w:author="Steve Guest" w:date="2019-02-27T00:04:00Z"/>
        </w:rPr>
      </w:pPr>
      <w:ins w:id="162" w:author="Steve Guest" w:date="2019-02-27T00:04:00Z">
        <w:r w:rsidRPr="007132D5">
          <w:t>Sites for radio communication equipment should be selected based upon optimizing the coverage of the VTS area and the ability to provide the required services e.g. telecommunication links and access.  Considerations include availability of electrical power, physical security of the site, housing and possible co-location with existing infrastructure.</w:t>
        </w:r>
      </w:ins>
    </w:p>
    <w:p w14:paraId="09DE5B91" w14:textId="77777777" w:rsidR="00A32F9C" w:rsidRPr="007132D5" w:rsidRDefault="00A32F9C" w:rsidP="00A32F9C">
      <w:pPr>
        <w:pStyle w:val="Overskrift3"/>
        <w:rPr>
          <w:ins w:id="163" w:author="Steve Guest" w:date="2019-02-27T00:04:00Z"/>
        </w:rPr>
      </w:pPr>
      <w:ins w:id="164" w:author="Steve Guest" w:date="2019-02-27T00:04:00Z">
        <w:r w:rsidRPr="007132D5">
          <w:t>Maintenance</w:t>
        </w:r>
      </w:ins>
    </w:p>
    <w:p w14:paraId="326B6D58" w14:textId="77777777" w:rsidR="00A32F9C" w:rsidRPr="007132D5" w:rsidRDefault="00A32F9C" w:rsidP="00A32F9C">
      <w:pPr>
        <w:pStyle w:val="Brdtekst"/>
        <w:rPr>
          <w:ins w:id="165" w:author="Steve Guest" w:date="2019-02-27T00:04:00Z"/>
        </w:rPr>
      </w:pPr>
      <w:ins w:id="166" w:author="Steve Guest" w:date="2019-02-27T00:04:00Z">
        <w:r w:rsidRPr="007132D5">
          <w:t>In addition to the requiremen</w:t>
        </w:r>
        <w:r>
          <w:t xml:space="preserve">ts of IMO Resolution A.694(17) </w:t>
        </w:r>
        <w:r w:rsidRPr="007132D5">
          <w:fldChar w:fldCharType="begin"/>
        </w:r>
        <w:r w:rsidRPr="007132D5">
          <w:instrText xml:space="preserve"> REF _Ref354153012 \r \h </w:instrText>
        </w:r>
      </w:ins>
      <w:ins w:id="167" w:author="Steve Guest" w:date="2019-02-27T00:04:00Z">
        <w:r w:rsidRPr="007132D5">
          <w:fldChar w:fldCharType="separate"/>
        </w:r>
        <w:r w:rsidRPr="007132D5">
          <w:t>[4]</w:t>
        </w:r>
        <w:r w:rsidRPr="007132D5">
          <w:fldChar w:fldCharType="end"/>
        </w:r>
        <w:r w:rsidRPr="007132D5">
          <w:t>, the siting and installation of radio communication equipment should make provision for accessibility, maintenance and repair.</w:t>
        </w:r>
      </w:ins>
    </w:p>
    <w:p w14:paraId="5E4E8E20" w14:textId="77777777" w:rsidR="00A32F9C" w:rsidRPr="007132D5" w:rsidRDefault="00A32F9C" w:rsidP="00A32F9C">
      <w:pPr>
        <w:pStyle w:val="Overskrift3"/>
        <w:rPr>
          <w:ins w:id="168" w:author="Steve Guest" w:date="2019-02-27T00:04:00Z"/>
        </w:rPr>
      </w:pPr>
      <w:ins w:id="169" w:author="Steve Guest" w:date="2019-02-27T00:04:00Z">
        <w:r w:rsidRPr="007132D5">
          <w:t>Interfacing</w:t>
        </w:r>
      </w:ins>
    </w:p>
    <w:p w14:paraId="06AF5492" w14:textId="77777777" w:rsidR="00A32F9C" w:rsidRPr="007132D5" w:rsidRDefault="00A32F9C" w:rsidP="00A32F9C">
      <w:pPr>
        <w:pStyle w:val="Brdtekst"/>
        <w:rPr>
          <w:ins w:id="170" w:author="Steve Guest" w:date="2019-02-27T00:04:00Z"/>
        </w:rPr>
      </w:pPr>
      <w:ins w:id="171" w:author="Steve Guest" w:date="2019-02-27T00:04:00Z">
        <w:r w:rsidRPr="007132D5">
          <w:t xml:space="preserve">Although there are internationally agreed interface standards for interfacing electronic equipment on board ships (IEC-61162-1 and IEC-61162-3 </w:t>
        </w:r>
        <w:r w:rsidRPr="007132D5">
          <w:fldChar w:fldCharType="begin"/>
        </w:r>
        <w:r w:rsidRPr="007132D5">
          <w:instrText xml:space="preserve"> REF _Ref354153339 \r \h </w:instrText>
        </w:r>
      </w:ins>
      <w:ins w:id="172" w:author="Steve Guest" w:date="2019-02-27T00:04:00Z">
        <w:r w:rsidRPr="007132D5">
          <w:fldChar w:fldCharType="separate"/>
        </w:r>
        <w:r w:rsidRPr="007132D5">
          <w:t>[8]</w:t>
        </w:r>
        <w:r w:rsidRPr="007132D5">
          <w:fldChar w:fldCharType="end"/>
        </w:r>
        <w:r w:rsidRPr="007132D5">
          <w:t xml:space="preserve">), VTS radio communication interfaces ashore are mostly vendor-specific.  An exception is VoIP, which is standardised by industry and the Internet </w:t>
        </w:r>
        <w:r w:rsidRPr="007132D5">
          <w:lastRenderedPageBreak/>
          <w:t>Engineering Task Force (IETF).  Interface standards will thus be dependent on the requirements of the VTS Authority and the equipment being installed.</w:t>
        </w:r>
      </w:ins>
    </w:p>
    <w:p w14:paraId="0F4C0A95" w14:textId="77777777" w:rsidR="00A32F9C" w:rsidRPr="007132D5" w:rsidRDefault="00A32F9C" w:rsidP="00A32F9C">
      <w:pPr>
        <w:pStyle w:val="Brdtekst"/>
        <w:rPr>
          <w:ins w:id="173" w:author="Steve Guest" w:date="2019-02-27T00:04:00Z"/>
        </w:rPr>
      </w:pPr>
      <w:ins w:id="174" w:author="Steve Guest" w:date="2019-02-27T00:04:00Z">
        <w:r w:rsidRPr="007132D5">
          <w:t>However, work within the IALA e-NAV committee and other organisations aim for open systems architecture with associated international standards, which may be adopted as developed.</w:t>
        </w:r>
      </w:ins>
    </w:p>
    <w:p w14:paraId="733EA9AD" w14:textId="77777777" w:rsidR="00A32F9C" w:rsidRPr="007132D5" w:rsidRDefault="00A32F9C" w:rsidP="00A32F9C">
      <w:pPr>
        <w:pStyle w:val="Overskrift3"/>
        <w:rPr>
          <w:ins w:id="175" w:author="Steve Guest" w:date="2019-02-27T00:04:00Z"/>
        </w:rPr>
      </w:pPr>
      <w:ins w:id="176" w:author="Steve Guest" w:date="2019-02-27T00:04:00Z">
        <w:r w:rsidRPr="007132D5">
          <w:t>Back-Up and Fall-Back Arrangements</w:t>
        </w:r>
      </w:ins>
    </w:p>
    <w:p w14:paraId="460050DA" w14:textId="77777777" w:rsidR="00A32F9C" w:rsidRPr="007132D5" w:rsidRDefault="00A32F9C" w:rsidP="00A32F9C">
      <w:pPr>
        <w:pStyle w:val="Brdtekst"/>
        <w:rPr>
          <w:ins w:id="177" w:author="Steve Guest" w:date="2019-02-27T00:04:00Z"/>
        </w:rPr>
      </w:pPr>
      <w:ins w:id="178" w:author="Steve Guest" w:date="2019-02-27T00:04:00Z">
        <w:r w:rsidRPr="007132D5">
          <w:t>Backup facilities can be provided by duplicated radio communication equipment based on an availability assessment.</w:t>
        </w:r>
      </w:ins>
    </w:p>
    <w:p w14:paraId="152A908B" w14:textId="77777777" w:rsidR="00A32F9C" w:rsidRPr="007132D5" w:rsidRDefault="00A32F9C" w:rsidP="00A32F9C">
      <w:pPr>
        <w:pStyle w:val="Brdtekst"/>
        <w:rPr>
          <w:ins w:id="179" w:author="Steve Guest" w:date="2019-02-27T00:04:00Z"/>
        </w:rPr>
      </w:pPr>
      <w:ins w:id="180" w:author="Steve Guest" w:date="2019-02-27T00:04:00Z">
        <w:r w:rsidRPr="007132D5">
          <w:t>Fall-back arrangements, via a business continuity plan, should be considered such as handing over operations to another VTS.</w:t>
        </w:r>
      </w:ins>
    </w:p>
    <w:p w14:paraId="1CF7D3B4" w14:textId="77777777" w:rsidR="00A32F9C" w:rsidRPr="007132D5" w:rsidRDefault="00A32F9C" w:rsidP="00A32F9C">
      <w:pPr>
        <w:pStyle w:val="Brdtekst"/>
        <w:rPr>
          <w:ins w:id="181" w:author="Steve Guest" w:date="2019-02-27T00:04:00Z"/>
        </w:rPr>
      </w:pPr>
      <w:ins w:id="182" w:author="Steve Guest" w:date="2019-02-27T00:04:00Z">
        <w:r w:rsidRPr="007132D5">
          <w:t>Built-in test features should include monitoring of functions and performance.</w:t>
        </w:r>
      </w:ins>
    </w:p>
    <w:p w14:paraId="6A816480" w14:textId="77777777" w:rsidR="00A32F9C" w:rsidRPr="007132D5" w:rsidRDefault="00A32F9C" w:rsidP="00A32F9C">
      <w:pPr>
        <w:pStyle w:val="Overskrift3"/>
        <w:rPr>
          <w:ins w:id="183" w:author="Steve Guest" w:date="2019-02-27T00:04:00Z"/>
        </w:rPr>
      </w:pPr>
      <w:ins w:id="184" w:author="Steve Guest" w:date="2019-02-27T00:04:00Z">
        <w:r w:rsidRPr="007132D5">
          <w:t>Development and Innovations</w:t>
        </w:r>
      </w:ins>
    </w:p>
    <w:p w14:paraId="00F9609D" w14:textId="77777777" w:rsidR="00A32F9C" w:rsidRPr="007132D5" w:rsidRDefault="00A32F9C" w:rsidP="00A32F9C">
      <w:pPr>
        <w:pStyle w:val="Brdtekst"/>
        <w:rPr>
          <w:ins w:id="185" w:author="Steve Guest" w:date="2019-02-27T00:04:00Z"/>
        </w:rPr>
      </w:pPr>
      <w:ins w:id="186" w:author="Steve Guest" w:date="2019-02-27T00:04:00Z">
        <w:r w:rsidRPr="007132D5">
          <w:t>VTS authorities are currently making use of Internet Protocol (IP) technology such as VoIP solutions on radio sites and internal communications.  This allows for a more efficient use of infrastructure, more flexibility and optimised system design.  VoIP technology (especially when applied for VTS radio communications) is very sensitive to delays in the IP network.  Excessive delays may cause significant degradation of VHF communication quality.  Additional challenges include the need to use the IP packet 'Quality of Service' functionality by the IP network to minimize negative effects such as latency and jitter.</w:t>
        </w:r>
      </w:ins>
    </w:p>
    <w:moveToRangeEnd w:id="1"/>
    <w:p w14:paraId="2C7F1C31" w14:textId="77777777" w:rsidR="00F51819" w:rsidRDefault="00F51819"/>
    <w:sectPr w:rsidR="00F51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E27"/>
    <w:rsid w:val="00933E27"/>
    <w:rsid w:val="00A32F9C"/>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C008F"/>
  <w15:chartTrackingRefBased/>
  <w15:docId w15:val="{52EF5CC3-4F44-4437-AFF9-D787FCBC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32F9C"/>
    <w:pPr>
      <w:spacing w:after="0" w:line="216" w:lineRule="atLeast"/>
    </w:pPr>
    <w:rPr>
      <w:rFonts w:eastAsiaTheme="minorEastAsia"/>
      <w:sz w:val="18"/>
      <w:lang w:val="en-GB"/>
    </w:rPr>
  </w:style>
  <w:style w:type="paragraph" w:styleId="Overskrift1">
    <w:name w:val="heading 1"/>
    <w:basedOn w:val="Normal"/>
    <w:next w:val="Heading1separatationline"/>
    <w:link w:val="Overskrift1Tegn"/>
    <w:qFormat/>
    <w:rsid w:val="00A32F9C"/>
    <w:pPr>
      <w:keepNext/>
      <w:widowControl w:val="0"/>
      <w:numPr>
        <w:numId w:val="3"/>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A32F9C"/>
    <w:pPr>
      <w:numPr>
        <w:ilvl w:val="1"/>
        <w:numId w:val="3"/>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A32F9C"/>
    <w:pPr>
      <w:keepNext/>
      <w:keepLines/>
      <w:numPr>
        <w:ilvl w:val="2"/>
        <w:numId w:val="3"/>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A32F9C"/>
    <w:pPr>
      <w:keepNext/>
      <w:keepLines/>
      <w:numPr>
        <w:ilvl w:val="3"/>
        <w:numId w:val="3"/>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A32F9C"/>
    <w:pPr>
      <w:keepNext/>
      <w:keepLines/>
      <w:numPr>
        <w:ilvl w:val="4"/>
        <w:numId w:val="3"/>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aliases w:val="Annex level 1"/>
    <w:basedOn w:val="Normal"/>
    <w:next w:val="Normal"/>
    <w:link w:val="Overskrift6Tegn"/>
    <w:rsid w:val="00A32F9C"/>
    <w:pPr>
      <w:keepNext/>
      <w:keepLines/>
      <w:numPr>
        <w:ilvl w:val="5"/>
        <w:numId w:val="3"/>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aliases w:val="Annex level 2"/>
    <w:basedOn w:val="Normal"/>
    <w:next w:val="Normal"/>
    <w:link w:val="Overskrift7Tegn"/>
    <w:rsid w:val="00A32F9C"/>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aliases w:val="Annex level 3"/>
    <w:basedOn w:val="Normal"/>
    <w:next w:val="Normal"/>
    <w:link w:val="Overskrift8Tegn"/>
    <w:rsid w:val="00A32F9C"/>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A32F9C"/>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A32F9C"/>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A32F9C"/>
    <w:rPr>
      <w:rFonts w:ascii="Segoe UI" w:hAnsi="Segoe UI" w:cs="Segoe UI"/>
      <w:sz w:val="18"/>
      <w:szCs w:val="18"/>
    </w:rPr>
  </w:style>
  <w:style w:type="character" w:customStyle="1" w:styleId="Overskrift1Tegn">
    <w:name w:val="Overskrift 1 Tegn"/>
    <w:basedOn w:val="Standardskriftforavsnitt"/>
    <w:link w:val="Overskrift1"/>
    <w:rsid w:val="00A32F9C"/>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A32F9C"/>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A32F9C"/>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A32F9C"/>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A32F9C"/>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A32F9C"/>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A32F9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A32F9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A32F9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32F9C"/>
    <w:pPr>
      <w:numPr>
        <w:numId w:val="1"/>
      </w:numPr>
      <w:spacing w:after="120"/>
    </w:pPr>
    <w:rPr>
      <w:color w:val="000000" w:themeColor="text1"/>
      <w:sz w:val="22"/>
    </w:rPr>
  </w:style>
  <w:style w:type="paragraph" w:customStyle="1" w:styleId="Heading1separatationline">
    <w:name w:val="Heading 1 separatation line"/>
    <w:basedOn w:val="Normal"/>
    <w:next w:val="Brdtekst"/>
    <w:rsid w:val="00A32F9C"/>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A32F9C"/>
    <w:pPr>
      <w:pBdr>
        <w:bottom w:val="single" w:sz="4" w:space="1" w:color="575756"/>
      </w:pBdr>
      <w:spacing w:after="60" w:line="110" w:lineRule="exact"/>
      <w:ind w:right="8787"/>
    </w:pPr>
    <w:rPr>
      <w:color w:val="000000" w:themeColor="text1"/>
      <w:sz w:val="22"/>
    </w:rPr>
  </w:style>
  <w:style w:type="character" w:styleId="Hyperkobling">
    <w:name w:val="Hyperlink"/>
    <w:basedOn w:val="Standardskriftforavsnitt"/>
    <w:uiPriority w:val="99"/>
    <w:unhideWhenUsed/>
    <w:rsid w:val="00A32F9C"/>
    <w:rPr>
      <w:color w:val="4472C4" w:themeColor="accent1"/>
      <w:u w:val="single"/>
    </w:rPr>
  </w:style>
  <w:style w:type="paragraph" w:styleId="Brdtekst">
    <w:name w:val="Body Text"/>
    <w:basedOn w:val="Normal"/>
    <w:link w:val="BrdtekstTegn"/>
    <w:unhideWhenUsed/>
    <w:qFormat/>
    <w:rsid w:val="00A32F9C"/>
    <w:pPr>
      <w:spacing w:after="120"/>
    </w:pPr>
    <w:rPr>
      <w:sz w:val="22"/>
    </w:rPr>
  </w:style>
  <w:style w:type="character" w:customStyle="1" w:styleId="BrdtekstTegn">
    <w:name w:val="Brødtekst Tegn"/>
    <w:basedOn w:val="Standardskriftforavsnitt"/>
    <w:link w:val="Brdtekst"/>
    <w:rsid w:val="00A32F9C"/>
    <w:rPr>
      <w:rFonts w:eastAsiaTheme="minorEastAsia"/>
      <w:lang w:val="en-GB"/>
    </w:rPr>
  </w:style>
  <w:style w:type="character" w:styleId="Merknadsreferanse">
    <w:name w:val="annotation reference"/>
    <w:basedOn w:val="Standardskriftforavsnitt"/>
    <w:unhideWhenUsed/>
    <w:rsid w:val="00A32F9C"/>
    <w:rPr>
      <w:noProof w:val="0"/>
      <w:sz w:val="18"/>
      <w:szCs w:val="18"/>
      <w:lang w:val="en-GB"/>
    </w:rPr>
  </w:style>
  <w:style w:type="paragraph" w:customStyle="1" w:styleId="Reference">
    <w:name w:val="Reference"/>
    <w:basedOn w:val="Normal"/>
    <w:rsid w:val="00A32F9C"/>
    <w:pPr>
      <w:numPr>
        <w:numId w:val="2"/>
      </w:numPr>
      <w:spacing w:after="120" w:line="240" w:lineRule="auto"/>
    </w:pPr>
    <w:rPr>
      <w:rFonts w:eastAsia="Times New Roman" w:cs="Times New Roman"/>
      <w:sz w:val="22"/>
      <w:szCs w:val="20"/>
    </w:rPr>
  </w:style>
  <w:style w:type="paragraph" w:customStyle="1" w:styleId="Bullet1text">
    <w:name w:val="Bullet 1 text"/>
    <w:basedOn w:val="Normal"/>
    <w:qFormat/>
    <w:rsid w:val="00A32F9C"/>
    <w:pPr>
      <w:suppressAutoHyphens/>
      <w:spacing w:after="120" w:line="240" w:lineRule="auto"/>
      <w:ind w:left="425"/>
      <w:jc w:val="both"/>
    </w:pPr>
    <w:rPr>
      <w:rFonts w:eastAsia="Times New Roman" w:cs="Times New Roman"/>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1975</Words>
  <Characters>10472</Characters>
  <Application>Microsoft Office Word</Application>
  <DocSecurity>0</DocSecurity>
  <Lines>87</Lines>
  <Paragraphs>24</Paragraphs>
  <ScaleCrop>false</ScaleCrop>
  <Company/>
  <LinksUpToDate>false</LinksUpToDate>
  <CharactersWithSpaces>12423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2021-01-08T12:47:00Z</dcterms:created>
  <dcterms:modified xsi:type="dcterms:W3CDTF">2021-01-08T12:51:00Z</dcterms:modified>
</cp:coreProperties>
</file>